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FDFE6" w14:textId="695706C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F3FDFE9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DFE7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DFE8" w14:textId="77777777" w:rsidR="0055375D" w:rsidRPr="0011603A" w:rsidRDefault="003B440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4406">
              <w:rPr>
                <w:b/>
                <w:sz w:val="26"/>
                <w:szCs w:val="26"/>
                <w:lang w:val="en-US"/>
              </w:rPr>
              <w:t>203B_092</w:t>
            </w:r>
          </w:p>
        </w:tc>
      </w:tr>
      <w:tr w:rsidR="0055375D" w:rsidRPr="00C44B8B" w14:paraId="7F3FDFE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DFE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DFEB" w14:textId="77777777" w:rsidR="0055375D" w:rsidRPr="00040A0B" w:rsidRDefault="00B6499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040A0B">
              <w:rPr>
                <w:b/>
                <w:sz w:val="26"/>
                <w:szCs w:val="26"/>
                <w:lang w:val="en-US"/>
              </w:rPr>
              <w:t>2057187</w:t>
            </w:r>
            <w:r w:rsidR="0055375D" w:rsidRPr="00040A0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16763D" w14:paraId="5453EDD5" w14:textId="77777777" w:rsidTr="0053733C">
        <w:trPr>
          <w:jc w:val="right"/>
        </w:trPr>
        <w:tc>
          <w:tcPr>
            <w:tcW w:w="5500" w:type="dxa"/>
            <w:hideMark/>
          </w:tcPr>
          <w:p w14:paraId="0401CE4C" w14:textId="77777777" w:rsidR="0016763D" w:rsidRDefault="0016763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16763D" w:rsidRPr="006A2A48" w14:paraId="21ED140E" w14:textId="77777777" w:rsidTr="0053733C">
        <w:trPr>
          <w:jc w:val="right"/>
        </w:trPr>
        <w:tc>
          <w:tcPr>
            <w:tcW w:w="5500" w:type="dxa"/>
            <w:hideMark/>
          </w:tcPr>
          <w:p w14:paraId="32D7F55F" w14:textId="77777777" w:rsidR="0016763D" w:rsidRPr="006A2A48" w:rsidRDefault="0016763D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16763D" w:rsidRPr="006A2A48" w14:paraId="3D452159" w14:textId="77777777" w:rsidTr="0053733C">
        <w:trPr>
          <w:jc w:val="right"/>
        </w:trPr>
        <w:tc>
          <w:tcPr>
            <w:tcW w:w="5500" w:type="dxa"/>
            <w:hideMark/>
          </w:tcPr>
          <w:p w14:paraId="1F272F0F" w14:textId="77777777" w:rsidR="0016763D" w:rsidRPr="006A2A48" w:rsidRDefault="0016763D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16763D" w:rsidRPr="006A2A48" w14:paraId="1BE490F1" w14:textId="77777777" w:rsidTr="0053733C">
        <w:trPr>
          <w:jc w:val="right"/>
        </w:trPr>
        <w:tc>
          <w:tcPr>
            <w:tcW w:w="5500" w:type="dxa"/>
            <w:hideMark/>
          </w:tcPr>
          <w:p w14:paraId="201D3770" w14:textId="77777777" w:rsidR="0016763D" w:rsidRPr="006A2A48" w:rsidRDefault="0016763D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16763D" w14:paraId="5124693D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2A992B71" w14:textId="77777777" w:rsidR="0016763D" w:rsidRDefault="0016763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16763D" w:rsidRPr="006A2A48" w14:paraId="242CE4EC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7CE6252B" w14:textId="77777777" w:rsidR="0016763D" w:rsidRPr="006A2A48" w:rsidRDefault="0016763D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7F3FDFF1" w14:textId="77777777" w:rsidR="0026453A" w:rsidRPr="00697DC5" w:rsidRDefault="0026453A" w:rsidP="0026453A"/>
    <w:p w14:paraId="7F3FDFF2" w14:textId="77777777" w:rsidR="0026453A" w:rsidRPr="00697DC5" w:rsidRDefault="0026453A" w:rsidP="0026453A"/>
    <w:p w14:paraId="7F3FDFF3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F3FDFF4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6868">
        <w:rPr>
          <w:b/>
          <w:sz w:val="26"/>
          <w:szCs w:val="26"/>
        </w:rPr>
        <w:t>(</w:t>
      </w:r>
      <w:r w:rsidR="00B64996" w:rsidRPr="004C7A75">
        <w:rPr>
          <w:b/>
          <w:sz w:val="26"/>
          <w:szCs w:val="26"/>
        </w:rPr>
        <w:t>Болт М10х30 оцинкованный</w:t>
      </w:r>
      <w:r w:rsidR="004C6868">
        <w:rPr>
          <w:b/>
          <w:sz w:val="26"/>
          <w:szCs w:val="26"/>
        </w:rPr>
        <w:t>)</w:t>
      </w:r>
      <w:r w:rsidR="004C7A7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7F3FDFF5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F3FDFF6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F3FDFF7" w14:textId="77777777" w:rsidR="004C6868" w:rsidRDefault="004C6868" w:rsidP="004C686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7F3FDFF8" w14:textId="77777777" w:rsidR="004C6868" w:rsidRDefault="004C6868" w:rsidP="004C686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F3FDFF9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F3FDFFA" w14:textId="77777777" w:rsidR="004C6868" w:rsidRDefault="004C6868" w:rsidP="004C686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F3FDFFB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F3FDFFC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F3FDFFD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F3FDFFE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F3FDFFF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F3FE000" w14:textId="77777777" w:rsidR="004C6868" w:rsidRDefault="004C6868" w:rsidP="004C686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F3FE001" w14:textId="3ECAB14A" w:rsidR="004C6868" w:rsidRDefault="004C6868" w:rsidP="004C686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16763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F3FE002" w14:textId="77777777" w:rsidR="004C6868" w:rsidRDefault="004C6868" w:rsidP="004C686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7F3FE003" w14:textId="77777777" w:rsidR="004C6868" w:rsidRDefault="004C6868" w:rsidP="004C686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7F3FE004" w14:textId="77777777" w:rsidR="004C6868" w:rsidRDefault="004C6868" w:rsidP="004C686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F3FE005" w14:textId="77777777" w:rsidR="004C6868" w:rsidRDefault="004C6868" w:rsidP="004C686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F3FE006" w14:textId="77777777" w:rsidR="004C6868" w:rsidRDefault="004C6868" w:rsidP="004C686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F3FE007" w14:textId="77777777" w:rsidR="004C6868" w:rsidRDefault="004C6868" w:rsidP="004C686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F3FE008" w14:textId="77777777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F3FE009" w14:textId="77777777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F3FE00A" w14:textId="77777777" w:rsidR="004C6868" w:rsidRDefault="004C6868" w:rsidP="004C686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7F3FE00B" w14:textId="77777777" w:rsidR="004C6868" w:rsidRDefault="004C6868" w:rsidP="004C686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F3FE00C" w14:textId="77777777" w:rsidR="004C6868" w:rsidRDefault="004C6868" w:rsidP="004C6868">
      <w:pPr>
        <w:spacing w:line="276" w:lineRule="auto"/>
        <w:rPr>
          <w:sz w:val="24"/>
          <w:szCs w:val="24"/>
        </w:rPr>
      </w:pPr>
    </w:p>
    <w:p w14:paraId="7F3FE00D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F3FE00E" w14:textId="77777777"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F3FE00F" w14:textId="77777777"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F3FE010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F3FE011" w14:textId="77777777"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F3FE012" w14:textId="77777777"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F3FE013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F3FE014" w14:textId="77777777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F3FE015" w14:textId="77777777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F3FE016" w14:textId="77777777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F3FE017" w14:textId="77777777" w:rsidR="004C6868" w:rsidRDefault="004C6868" w:rsidP="004C686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F3FE018" w14:textId="77777777" w:rsidR="004C6868" w:rsidRDefault="004C6868" w:rsidP="004C686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F3FE019" w14:textId="77777777" w:rsidR="004C6868" w:rsidRDefault="004C6868" w:rsidP="004C686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F3FE01A" w14:textId="77777777" w:rsidR="004C6868" w:rsidRDefault="004C6868" w:rsidP="004C686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F3FE01B" w14:textId="01B70F19" w:rsidR="004C6868" w:rsidRDefault="004C6868" w:rsidP="004C68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16763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F3FE01C" w14:textId="77777777" w:rsidR="004C6868" w:rsidRDefault="004C6868" w:rsidP="004C686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F3FE01D" w14:textId="77777777" w:rsidR="004C6868" w:rsidRDefault="004C6868" w:rsidP="004C6868">
      <w:pPr>
        <w:rPr>
          <w:sz w:val="26"/>
          <w:szCs w:val="26"/>
        </w:rPr>
      </w:pPr>
    </w:p>
    <w:p w14:paraId="7F3FE01E" w14:textId="77777777" w:rsidR="004C6868" w:rsidRDefault="004C6868" w:rsidP="004C6868">
      <w:pPr>
        <w:rPr>
          <w:sz w:val="26"/>
          <w:szCs w:val="26"/>
        </w:rPr>
      </w:pPr>
    </w:p>
    <w:p w14:paraId="10E99B38" w14:textId="77777777" w:rsidR="0016763D" w:rsidRPr="00CB6078" w:rsidRDefault="0016763D" w:rsidP="0016763D">
      <w:pPr>
        <w:ind w:firstLine="0"/>
        <w:rPr>
          <w:sz w:val="22"/>
          <w:szCs w:val="22"/>
        </w:rPr>
      </w:pPr>
      <w:bookmarkStart w:id="2" w:name="_GoBack"/>
      <w:bookmarkEnd w:id="2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7F3FE021" w14:textId="77777777" w:rsidR="008F73A3" w:rsidRPr="00697DC5" w:rsidRDefault="008F73A3" w:rsidP="004C686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0B41D" w14:textId="77777777" w:rsidR="00C52E24" w:rsidRDefault="00C52E24">
      <w:r>
        <w:separator/>
      </w:r>
    </w:p>
  </w:endnote>
  <w:endnote w:type="continuationSeparator" w:id="0">
    <w:p w14:paraId="71BB469C" w14:textId="77777777" w:rsidR="00C52E24" w:rsidRDefault="00C5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7EE64" w14:textId="77777777" w:rsidR="00C52E24" w:rsidRDefault="00C52E24">
      <w:r>
        <w:separator/>
      </w:r>
    </w:p>
  </w:footnote>
  <w:footnote w:type="continuationSeparator" w:id="0">
    <w:p w14:paraId="1A2AB2C0" w14:textId="77777777" w:rsidR="00C52E24" w:rsidRDefault="00C52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FE026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F3FE02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96"/>
    <w:rsid w:val="000000C1"/>
    <w:rsid w:val="0000261E"/>
    <w:rsid w:val="0000369B"/>
    <w:rsid w:val="0000424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A0B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37F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6763D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05E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287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4406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2A49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868"/>
    <w:rsid w:val="004C734A"/>
    <w:rsid w:val="004C73DF"/>
    <w:rsid w:val="004C7A75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D5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4996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2E24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4B04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FD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9E5B9-4AE1-4B93-A535-E236E25EA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C8A69-D707-4099-8B3F-00D88C983E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39740-2655-4774-BE7A-AFC52784EF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3543AEC-71B9-4B48-8684-4D06E7F5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2016-09-28T09:51:00Z</dcterms:created>
  <dcterms:modified xsi:type="dcterms:W3CDTF">2016-09-28T10:47:00Z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